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7DB95" w14:textId="39B04566" w:rsidR="00C01A9E" w:rsidRDefault="00082654">
      <w:pPr>
        <w:ind w:left="420" w:hanging="420"/>
        <w:rPr>
          <w:rFonts w:ascii="ＭＳ Ｐゴシック" w:eastAsia="ＭＳ Ｐゴシック" w:hAnsi="ＭＳ Ｐゴシック" w:hint="default"/>
          <w:sz w:val="24"/>
        </w:rPr>
      </w:pPr>
      <w:r>
        <w:rPr>
          <w:rFonts w:ascii="ＭＳ Ｐゴシック" w:eastAsia="ＭＳ Ｐゴシック" w:hAnsi="ＭＳ Ｐゴシック"/>
          <w:sz w:val="24"/>
        </w:rPr>
        <w:t>（別記１－４様式）</w:t>
      </w:r>
    </w:p>
    <w:p w14:paraId="3A6322E3" w14:textId="69898169" w:rsidR="00B650FF" w:rsidRPr="00B650FF" w:rsidRDefault="00B650FF" w:rsidP="00B650FF">
      <w:pPr>
        <w:ind w:left="420" w:hanging="420"/>
        <w:rPr>
          <w:rFonts w:ascii="ＭＳ Ｐゴシック" w:eastAsia="ＭＳ Ｐゴシック" w:hAnsi="ＭＳ Ｐゴシック" w:hint="default"/>
          <w:color w:val="000000" w:themeColor="text1"/>
          <w:sz w:val="32"/>
          <w:szCs w:val="22"/>
        </w:rPr>
      </w:pPr>
      <w:r w:rsidRPr="00B650FF">
        <w:rPr>
          <w:rFonts w:ascii="ＭＳ Ｐゴシック" w:eastAsia="ＭＳ Ｐゴシック" w:hAnsi="ＭＳ Ｐゴシック"/>
          <w:color w:val="000000" w:themeColor="text1"/>
          <w:sz w:val="24"/>
        </w:rPr>
        <w:t>【活動組織から市町村に提出するもの】</w:t>
      </w:r>
      <w:r>
        <w:rPr>
          <w:rFonts w:ascii="ＭＳ Ｐゴシック" w:eastAsia="ＭＳ Ｐゴシック" w:hAnsi="ＭＳ Ｐゴシック"/>
          <w:color w:val="000000" w:themeColor="text1"/>
          <w:sz w:val="24"/>
        </w:rPr>
        <w:t xml:space="preserve">　　　　　　　　　　　　　　　　　　　　　　　　　</w:t>
      </w:r>
      <w:r w:rsidRPr="00B650FF">
        <w:rPr>
          <w:rFonts w:ascii="ＭＳ Ｐゴシック" w:eastAsia="ＭＳ Ｐゴシック" w:hAnsi="ＭＳ Ｐゴシック"/>
          <w:sz w:val="24"/>
          <w:szCs w:val="22"/>
        </w:rPr>
        <w:t>農林水産省様式</w:t>
      </w:r>
    </w:p>
    <w:p w14:paraId="206FC36A" w14:textId="77777777" w:rsidR="00C01A9E" w:rsidRDefault="00C01A9E">
      <w:pPr>
        <w:rPr>
          <w:rFonts w:hint="default"/>
        </w:rPr>
      </w:pPr>
    </w:p>
    <w:p w14:paraId="7AA87CA4" w14:textId="77777777" w:rsidR="00C01A9E" w:rsidRDefault="00082654">
      <w:pPr>
        <w:wordWrap w:val="0"/>
        <w:jc w:val="right"/>
        <w:rPr>
          <w:rFonts w:hint="default"/>
        </w:rPr>
      </w:pPr>
      <w:r>
        <w:rPr>
          <w:sz w:val="24"/>
        </w:rPr>
        <w:t>番　　　号</w:t>
      </w:r>
    </w:p>
    <w:p w14:paraId="2CC29631" w14:textId="77777777" w:rsidR="00C01A9E" w:rsidRDefault="00082654">
      <w:pPr>
        <w:wordWrap w:val="0"/>
        <w:jc w:val="right"/>
        <w:rPr>
          <w:rFonts w:hint="default"/>
        </w:rPr>
      </w:pPr>
      <w:r>
        <w:rPr>
          <w:sz w:val="24"/>
        </w:rPr>
        <w:t>年　月　日</w:t>
      </w:r>
    </w:p>
    <w:p w14:paraId="40089DF5" w14:textId="77777777" w:rsidR="00C01A9E" w:rsidRDefault="00C01A9E">
      <w:pPr>
        <w:rPr>
          <w:rFonts w:hint="default"/>
        </w:rPr>
      </w:pPr>
    </w:p>
    <w:p w14:paraId="25A096C6" w14:textId="77777777" w:rsidR="00C01A9E" w:rsidRDefault="00C01A9E">
      <w:pPr>
        <w:rPr>
          <w:rFonts w:hint="default"/>
        </w:rPr>
      </w:pPr>
    </w:p>
    <w:p w14:paraId="1CC4EA72" w14:textId="77777777" w:rsidR="00C01A9E" w:rsidRDefault="00C01A9E">
      <w:pPr>
        <w:rPr>
          <w:rFonts w:hint="default"/>
        </w:rPr>
      </w:pPr>
    </w:p>
    <w:p w14:paraId="4962D9F3" w14:textId="77777777" w:rsidR="00C01A9E" w:rsidRDefault="00082654">
      <w:pPr>
        <w:rPr>
          <w:rFonts w:hint="default"/>
        </w:rPr>
      </w:pPr>
      <w:r>
        <w:rPr>
          <w:sz w:val="24"/>
        </w:rPr>
        <w:t>○○市町村長　　殿</w:t>
      </w:r>
    </w:p>
    <w:p w14:paraId="70502481" w14:textId="77777777" w:rsidR="00C01A9E" w:rsidRDefault="00C01A9E">
      <w:pPr>
        <w:rPr>
          <w:rFonts w:hint="default"/>
        </w:rPr>
      </w:pPr>
    </w:p>
    <w:p w14:paraId="4D9551EA" w14:textId="77777777" w:rsidR="00C01A9E" w:rsidRDefault="00C01A9E">
      <w:pPr>
        <w:rPr>
          <w:rFonts w:hint="default"/>
        </w:rPr>
      </w:pPr>
    </w:p>
    <w:p w14:paraId="74744AF5" w14:textId="77777777" w:rsidR="00C01A9E" w:rsidRDefault="00082654">
      <w:pPr>
        <w:ind w:firstLine="6083"/>
        <w:rPr>
          <w:rFonts w:hint="default"/>
        </w:rPr>
      </w:pPr>
      <w:r>
        <w:rPr>
          <w:sz w:val="24"/>
        </w:rPr>
        <w:t xml:space="preserve">対象組織代表　</w:t>
      </w:r>
    </w:p>
    <w:p w14:paraId="2C6C87C0" w14:textId="77777777" w:rsidR="00C01A9E" w:rsidRDefault="00082654">
      <w:pPr>
        <w:ind w:firstLine="6083"/>
        <w:rPr>
          <w:rFonts w:hint="default"/>
        </w:rPr>
      </w:pPr>
      <w:r>
        <w:rPr>
          <w:sz w:val="24"/>
        </w:rPr>
        <w:t xml:space="preserve">　氏　名　　　　</w:t>
      </w:r>
    </w:p>
    <w:p w14:paraId="5AA09635" w14:textId="77777777" w:rsidR="00C01A9E" w:rsidRDefault="00C01A9E">
      <w:pPr>
        <w:rPr>
          <w:rFonts w:hint="default"/>
        </w:rPr>
      </w:pPr>
    </w:p>
    <w:p w14:paraId="5DAF57B4" w14:textId="77777777" w:rsidR="00C01A9E" w:rsidRDefault="00C01A9E">
      <w:pPr>
        <w:rPr>
          <w:rFonts w:hint="default"/>
        </w:rPr>
      </w:pPr>
    </w:p>
    <w:p w14:paraId="2AC4762C" w14:textId="77777777" w:rsidR="00C01A9E" w:rsidRDefault="00C01A9E">
      <w:pPr>
        <w:rPr>
          <w:rFonts w:hint="default"/>
        </w:rPr>
      </w:pPr>
    </w:p>
    <w:p w14:paraId="4DF65165" w14:textId="77777777" w:rsidR="00C01A9E" w:rsidRDefault="00082654">
      <w:pPr>
        <w:jc w:val="center"/>
        <w:rPr>
          <w:rFonts w:hint="default"/>
        </w:rPr>
      </w:pPr>
      <w:r>
        <w:rPr>
          <w:rFonts w:ascii="ＭＳ Ｐゴシック" w:eastAsia="ＭＳ Ｐゴシック" w:hAnsi="ＭＳ Ｐゴシック"/>
          <w:sz w:val="24"/>
        </w:rPr>
        <w:t>○○年度</w:t>
      </w:r>
      <w:r>
        <w:rPr>
          <w:rFonts w:ascii="ＭＳ Ｐゴシック" w:eastAsia="ＭＳ Ｐゴシック" w:hAnsi="ＭＳ Ｐゴシック"/>
          <w:w w:val="151"/>
          <w:sz w:val="24"/>
        </w:rPr>
        <w:t xml:space="preserve">　</w:t>
      </w:r>
      <w:r>
        <w:rPr>
          <w:rFonts w:ascii="ＭＳ Ｐゴシック" w:eastAsia="ＭＳ Ｐゴシック" w:hAnsi="ＭＳ Ｐゴシック"/>
          <w:sz w:val="24"/>
        </w:rPr>
        <w:t>多面的機能支払交付金に係る地域資源保全管理構想の届出書</w:t>
      </w:r>
    </w:p>
    <w:p w14:paraId="7D9D809B" w14:textId="77777777" w:rsidR="00C01A9E" w:rsidRDefault="00C01A9E">
      <w:pPr>
        <w:rPr>
          <w:rFonts w:hint="default"/>
        </w:rPr>
      </w:pPr>
    </w:p>
    <w:p w14:paraId="1E5BB040" w14:textId="77777777" w:rsidR="00C01A9E" w:rsidRDefault="00C01A9E">
      <w:pPr>
        <w:rPr>
          <w:rFonts w:hint="default"/>
        </w:rPr>
      </w:pPr>
    </w:p>
    <w:p w14:paraId="3E853721" w14:textId="77777777" w:rsidR="00C01A9E" w:rsidRDefault="00082654">
      <w:pPr>
        <w:rPr>
          <w:rFonts w:hint="default"/>
        </w:rPr>
      </w:pPr>
      <w:r>
        <w:rPr>
          <w:rFonts w:ascii="ＭＳ 明朝" w:hAnsi="ＭＳ 明朝"/>
          <w:sz w:val="24"/>
        </w:rPr>
        <w:t xml:space="preserve">　多面的機能支払交付金実施要領（平成26年４月１日付け25農振第2255号</w:t>
      </w:r>
      <w:r w:rsidR="00991289">
        <w:rPr>
          <w:rFonts w:ascii="ＭＳ 明朝" w:hAnsi="ＭＳ 明朝"/>
          <w:sz w:val="24"/>
        </w:rPr>
        <w:t>農村振興局長</w:t>
      </w:r>
      <w:r>
        <w:rPr>
          <w:rFonts w:ascii="ＭＳ 明朝" w:hAnsi="ＭＳ 明朝"/>
          <w:sz w:val="24"/>
        </w:rPr>
        <w:t>通知）第１の２の（２）に基づき、別添のとおり、地域資源保全管理構想を提出します。</w:t>
      </w:r>
    </w:p>
    <w:p w14:paraId="17A0C974" w14:textId="77777777" w:rsidR="00C01A9E" w:rsidRDefault="00082654">
      <w:pPr>
        <w:tabs>
          <w:tab w:val="left" w:pos="1154"/>
        </w:tabs>
        <w:wordWrap w:val="0"/>
        <w:jc w:val="right"/>
        <w:rPr>
          <w:rFonts w:hint="default"/>
        </w:rPr>
      </w:pPr>
      <w:r>
        <w:rPr>
          <w:color w:val="auto"/>
        </w:rPr>
        <w:br w:type="page"/>
      </w:r>
      <w:r>
        <w:rPr>
          <w:rFonts w:ascii="ＭＳ ゴシック" w:eastAsia="ＭＳ ゴシック" w:hAnsi="ＭＳ ゴシック"/>
          <w:sz w:val="24"/>
        </w:rPr>
        <w:lastRenderedPageBreak/>
        <w:t>（別添）</w:t>
      </w:r>
    </w:p>
    <w:p w14:paraId="0E5D202A" w14:textId="77777777" w:rsidR="00C01A9E" w:rsidRDefault="00C01A9E">
      <w:pPr>
        <w:tabs>
          <w:tab w:val="left" w:pos="1154"/>
        </w:tabs>
        <w:rPr>
          <w:rFonts w:hint="default"/>
        </w:rPr>
      </w:pPr>
    </w:p>
    <w:p w14:paraId="25A7A781" w14:textId="77777777" w:rsidR="00C01A9E" w:rsidRDefault="00082654">
      <w:pPr>
        <w:jc w:val="center"/>
        <w:rPr>
          <w:rFonts w:hint="default"/>
        </w:rPr>
      </w:pPr>
      <w:r>
        <w:rPr>
          <w:rFonts w:ascii="ＭＳ ゴシック" w:eastAsia="ＭＳ ゴシック" w:hAnsi="ＭＳ ゴシック"/>
          <w:sz w:val="24"/>
        </w:rPr>
        <w:t>○○地区地域資源保全管理構想</w:t>
      </w:r>
    </w:p>
    <w:p w14:paraId="2BD1B4D7" w14:textId="77777777" w:rsidR="00C01A9E" w:rsidRDefault="00082654">
      <w:pPr>
        <w:jc w:val="center"/>
        <w:rPr>
          <w:rFonts w:hint="default"/>
        </w:rPr>
      </w:pPr>
      <w:r>
        <w:rPr>
          <w:rFonts w:ascii="ＭＳ ゴシック" w:eastAsia="ＭＳ ゴシック" w:hAnsi="ＭＳ ゴシック"/>
          <w:sz w:val="24"/>
        </w:rPr>
        <w:t>（○年○月作成）</w:t>
      </w:r>
    </w:p>
    <w:p w14:paraId="27135FB1" w14:textId="77777777" w:rsidR="00C01A9E" w:rsidRDefault="00C01A9E">
      <w:pPr>
        <w:rPr>
          <w:rFonts w:hint="default"/>
        </w:rPr>
      </w:pPr>
    </w:p>
    <w:p w14:paraId="2D4ADCFF"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5680" behindDoc="0" locked="0" layoutInCell="1" allowOverlap="1" wp14:anchorId="46157C74" wp14:editId="55E63872">
                <wp:simplePos x="0" y="0"/>
                <wp:positionH relativeFrom="margin">
                  <wp:posOffset>2327910</wp:posOffset>
                </wp:positionH>
                <wp:positionV relativeFrom="paragraph">
                  <wp:posOffset>161290</wp:posOffset>
                </wp:positionV>
                <wp:extent cx="3739515" cy="733425"/>
                <wp:effectExtent l="0" t="0" r="1333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9515" cy="73342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EFA4F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・対象とする農用地、施設の範囲、数量、位置を記載する。</w:t>
                            </w:r>
                          </w:p>
                          <w:p w14:paraId="0F98CB1D"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57C74" id="_x0000_t202" coordsize="21600,21600" o:spt="202" path="m,l,21600r21600,l21600,xe">
                <v:stroke joinstyle="miter"/>
                <v:path gradientshapeok="t" o:connecttype="rect"/>
              </v:shapetype>
              <v:shape id="Text Box 2" o:spid="_x0000_s1026" type="#_x0000_t202" style="position:absolute;left:0;text-align:left;margin-left:183.3pt;margin-top:12.7pt;width:294.45pt;height:57.75pt;z-index:25165568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" filled="f" strokeweight=".4mm">
                <v:textbox inset="2mm,2mm,2mm,2mm">
                  <w:txbxContent>
                    <w:p w14:paraId="07EFA4F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・対象とする農用地、施設の範囲、数量、位置を記載する。</w:t>
                      </w:r>
                    </w:p>
                    <w:p w14:paraId="0F98CB1D"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w:t>
                      </w:r>
                    </w:p>
                  </w:txbxContent>
                </v:textbox>
                <w10:wrap type="square" anchorx="margin"/>
              </v:shape>
            </w:pict>
          </mc:Fallback>
        </mc:AlternateContent>
      </w:r>
      <w:r>
        <w:rPr>
          <w:rFonts w:ascii="ＭＳ ゴシック" w:eastAsia="ＭＳ ゴシック" w:hAnsi="ＭＳ ゴシック"/>
          <w:sz w:val="24"/>
        </w:rPr>
        <w:t>１．地域で保全管理していく農用地及び施設</w:t>
      </w:r>
    </w:p>
    <w:p w14:paraId="2C0CF85B" w14:textId="77777777" w:rsidR="00C01A9E" w:rsidRDefault="00082654">
      <w:pPr>
        <w:rPr>
          <w:rFonts w:hint="default"/>
        </w:rPr>
      </w:pPr>
      <w:r>
        <w:rPr>
          <w:sz w:val="24"/>
        </w:rPr>
        <w:t>（１）農用地</w:t>
      </w:r>
    </w:p>
    <w:p w14:paraId="08A08D1C" w14:textId="77777777" w:rsidR="00C01A9E" w:rsidRDefault="00082654">
      <w:pPr>
        <w:rPr>
          <w:rFonts w:hint="default"/>
        </w:rPr>
      </w:pPr>
      <w:r>
        <w:rPr>
          <w:sz w:val="24"/>
        </w:rPr>
        <w:t>（２）水路、農道、ため池</w:t>
      </w:r>
    </w:p>
    <w:p w14:paraId="12521AAE" w14:textId="77777777" w:rsidR="00C01A9E" w:rsidRDefault="00082654">
      <w:pPr>
        <w:rPr>
          <w:rFonts w:hint="default"/>
        </w:rPr>
      </w:pPr>
      <w:r>
        <w:rPr>
          <w:sz w:val="24"/>
        </w:rPr>
        <w:t>（３）その他施設等</w:t>
      </w:r>
    </w:p>
    <w:p w14:paraId="72D63ED4" w14:textId="77777777" w:rsidR="00C01A9E" w:rsidRDefault="00C01A9E">
      <w:pPr>
        <w:rPr>
          <w:rFonts w:hint="default"/>
        </w:rPr>
      </w:pPr>
    </w:p>
    <w:p w14:paraId="20353F02"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6704" behindDoc="0" locked="0" layoutInCell="1" allowOverlap="1" wp14:anchorId="5B628272" wp14:editId="37E35706">
                <wp:simplePos x="0" y="0"/>
                <wp:positionH relativeFrom="margin">
                  <wp:posOffset>3270885</wp:posOffset>
                </wp:positionH>
                <wp:positionV relativeFrom="paragraph">
                  <wp:posOffset>149860</wp:posOffset>
                </wp:positionV>
                <wp:extent cx="2804795" cy="390525"/>
                <wp:effectExtent l="0" t="0" r="14605" b="28575"/>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39052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C6EEA2B"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・対象とする活動の範囲、内容を記載する。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628272" id="_x0000_t202" coordsize="21600,21600" o:spt="202" path="m,l,21600r21600,l21600,xe">
                <v:stroke joinstyle="miter"/>
                <v:path gradientshapeok="t" o:connecttype="rect"/>
              </v:shapetype>
              <v:shape id="Text Box 3" o:spid="_x0000_s1027" type="#_x0000_t202" style="position:absolute;left:0;text-align:left;margin-left:257.55pt;margin-top:11.8pt;width:220.85pt;height:30.75pt;z-index:25165670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" filled="f" strokeweight=".4mm">
                <v:textbox inset="2mm,2mm,2mm,2mm">
                  <w:txbxContent>
                    <w:p w14:paraId="7C6EEA2B"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・対象とする活動の範囲、内容を記載する。</w:t>
                      </w:r>
                    </w:p>
                  </w:txbxContent>
                </v:textbox>
                <w10:wrap type="square" anchorx="margin"/>
              </v:shape>
            </w:pict>
          </mc:Fallback>
        </mc:AlternateContent>
      </w:r>
      <w:r>
        <w:rPr>
          <w:rFonts w:ascii="ＭＳ ゴシック" w:eastAsia="ＭＳ ゴシック" w:hAnsi="ＭＳ ゴシック"/>
          <w:sz w:val="24"/>
        </w:rPr>
        <w:t>２．地域の共同活動で行う保全管理活動</w:t>
      </w:r>
    </w:p>
    <w:p w14:paraId="35BEEA19" w14:textId="77777777" w:rsidR="00C01A9E" w:rsidRDefault="00082654">
      <w:pPr>
        <w:rPr>
          <w:rFonts w:hint="default"/>
        </w:rPr>
      </w:pPr>
      <w:r>
        <w:rPr>
          <w:sz w:val="24"/>
        </w:rPr>
        <w:t>（１）農用地について行う活動</w:t>
      </w:r>
    </w:p>
    <w:p w14:paraId="782787A9" w14:textId="77777777" w:rsidR="00C01A9E" w:rsidRDefault="00082654">
      <w:pPr>
        <w:rPr>
          <w:rFonts w:hint="default"/>
        </w:rPr>
      </w:pPr>
      <w:r>
        <w:rPr>
          <w:sz w:val="24"/>
        </w:rPr>
        <w:t>（２）水路、農道、ため池について行う活動</w:t>
      </w:r>
    </w:p>
    <w:p w14:paraId="1F8C62A5" w14:textId="77777777" w:rsidR="00C01A9E" w:rsidRDefault="00082654">
      <w:pPr>
        <w:rPr>
          <w:rFonts w:hint="default"/>
        </w:rPr>
      </w:pPr>
      <w:r>
        <w:rPr>
          <w:sz w:val="24"/>
        </w:rPr>
        <w:t>（３）その他施設について行う活動</w:t>
      </w:r>
    </w:p>
    <w:p w14:paraId="67B11E58" w14:textId="77777777" w:rsidR="00C01A9E" w:rsidRDefault="00C01A9E">
      <w:pPr>
        <w:rPr>
          <w:rFonts w:hint="default"/>
        </w:rPr>
      </w:pPr>
    </w:p>
    <w:p w14:paraId="10E5FDF9"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7728" behindDoc="0" locked="0" layoutInCell="1" allowOverlap="1" wp14:anchorId="61E47034" wp14:editId="7A92A6E0">
                <wp:simplePos x="0" y="0"/>
                <wp:positionH relativeFrom="margin">
                  <wp:posOffset>3261360</wp:posOffset>
                </wp:positionH>
                <wp:positionV relativeFrom="paragraph">
                  <wp:posOffset>162560</wp:posOffset>
                </wp:positionV>
                <wp:extent cx="2804795" cy="571500"/>
                <wp:effectExtent l="0" t="0" r="14605" b="1905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57150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6CFC4F"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・担い手農家、それ以外の農家、土地持ち非農家、地域住民等の参画等を記載する。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E47034" id="Text Box 4" o:spid="_x0000_s1028" type="#_x0000_t202" style="position:absolute;left:0;text-align:left;margin-left:256.8pt;margin-top:12.8pt;width:220.85pt;height:45pt;z-index:25165772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" filled="f" strokeweight=".4mm">
                <v:textbox inset="2mm,2mm,2mm,2mm">
                  <w:txbxContent>
                    <w:p w14:paraId="7F6CFC4F"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・担い手農家、それ以外の農家、土地持ち非農家、地域住民等の参画等を記載する。</w:t>
                      </w:r>
                    </w:p>
                  </w:txbxContent>
                </v:textbox>
                <w10:wrap type="square" anchorx="margin"/>
              </v:shape>
            </w:pict>
          </mc:Fallback>
        </mc:AlternateContent>
      </w:r>
      <w:r>
        <w:rPr>
          <w:rFonts w:ascii="ＭＳ ゴシック" w:eastAsia="ＭＳ ゴシック" w:hAnsi="ＭＳ ゴシック"/>
          <w:sz w:val="24"/>
        </w:rPr>
        <w:t>３．地域の共同活動の実施体制</w:t>
      </w:r>
    </w:p>
    <w:p w14:paraId="624CF16D" w14:textId="77777777" w:rsidR="00C01A9E" w:rsidRDefault="00082654">
      <w:pPr>
        <w:rPr>
          <w:rFonts w:hint="default"/>
        </w:rPr>
      </w:pPr>
      <w:r>
        <w:rPr>
          <w:sz w:val="24"/>
        </w:rPr>
        <w:t>（１）組織の構成員、意思決定方法</w:t>
      </w:r>
    </w:p>
    <w:p w14:paraId="3CD6D6BD" w14:textId="77777777" w:rsidR="00C01A9E" w:rsidRDefault="00082654">
      <w:pPr>
        <w:rPr>
          <w:rFonts w:hint="default"/>
        </w:rPr>
      </w:pPr>
      <w:r>
        <w:rPr>
          <w:sz w:val="24"/>
        </w:rPr>
        <w:t>（２）構成員の役割分担</w:t>
      </w:r>
    </w:p>
    <w:p w14:paraId="18F8D8F8" w14:textId="77777777" w:rsidR="00C01A9E" w:rsidRDefault="00082654">
      <w:pPr>
        <w:rPr>
          <w:rFonts w:hint="default"/>
        </w:rPr>
      </w:pPr>
      <w:r>
        <w:rPr>
          <w:sz w:val="24"/>
        </w:rPr>
        <w:t xml:space="preserve">　　①</w:t>
      </w:r>
      <w:r>
        <w:rPr>
          <w:sz w:val="24"/>
        </w:rPr>
        <w:t xml:space="preserve"> </w:t>
      </w:r>
      <w:r>
        <w:rPr>
          <w:sz w:val="24"/>
        </w:rPr>
        <w:t>農用地について行う活動</w:t>
      </w:r>
    </w:p>
    <w:p w14:paraId="1DA86070" w14:textId="77777777" w:rsidR="00C01A9E" w:rsidRDefault="00082654">
      <w:pPr>
        <w:rPr>
          <w:rFonts w:hint="default"/>
        </w:rPr>
      </w:pPr>
      <w:r>
        <w:rPr>
          <w:sz w:val="24"/>
        </w:rPr>
        <w:t xml:space="preserve">　　②</w:t>
      </w:r>
      <w:r>
        <w:rPr>
          <w:sz w:val="24"/>
        </w:rPr>
        <w:t xml:space="preserve"> </w:t>
      </w:r>
      <w:r>
        <w:rPr>
          <w:sz w:val="24"/>
        </w:rPr>
        <w:t>水路、農道、ため池について行う活動</w:t>
      </w:r>
    </w:p>
    <w:p w14:paraId="5F8860F5" w14:textId="77777777" w:rsidR="00C01A9E" w:rsidRDefault="00082654">
      <w:pPr>
        <w:rPr>
          <w:rFonts w:hint="default"/>
        </w:rPr>
      </w:pPr>
      <w:r>
        <w:rPr>
          <w:sz w:val="24"/>
        </w:rPr>
        <w:t xml:space="preserve">　　③</w:t>
      </w:r>
      <w:r>
        <w:rPr>
          <w:sz w:val="24"/>
        </w:rPr>
        <w:t xml:space="preserve"> </w:t>
      </w:r>
      <w:r>
        <w:rPr>
          <w:sz w:val="24"/>
        </w:rPr>
        <w:t>その他施設について行う活動</w:t>
      </w:r>
    </w:p>
    <w:p w14:paraId="0DFC80A8" w14:textId="77777777" w:rsidR="00C01A9E" w:rsidRDefault="00C01A9E">
      <w:pPr>
        <w:rPr>
          <w:rFonts w:hint="default"/>
        </w:rPr>
      </w:pPr>
    </w:p>
    <w:p w14:paraId="2AE064DB"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8752" behindDoc="0" locked="0" layoutInCell="1" allowOverlap="1" wp14:anchorId="15291A51" wp14:editId="433E7185">
                <wp:simplePos x="0" y="0"/>
                <wp:positionH relativeFrom="margin">
                  <wp:posOffset>3261360</wp:posOffset>
                </wp:positionH>
                <wp:positionV relativeFrom="paragraph">
                  <wp:posOffset>116840</wp:posOffset>
                </wp:positionV>
                <wp:extent cx="2804795" cy="581025"/>
                <wp:effectExtent l="0" t="0" r="14605" b="28575"/>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58102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09D8E9"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91A51" id="Text Box 5" o:spid="_x0000_s1029" type="#_x0000_t202" style="position:absolute;left:0;text-align:left;margin-left:256.8pt;margin-top:9.2pt;width:220.85pt;height:45.75pt;z-index:25165875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" filled="f" strokeweight=".4mm">
                <v:textbox inset="2mm,2mm,2mm,2mm">
                  <w:txbxContent>
                    <w:p w14:paraId="2B09D8E9"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v:textbox>
                <w10:wrap type="square" anchorx="margin"/>
              </v:shape>
            </w:pict>
          </mc:Fallback>
        </mc:AlternateContent>
      </w:r>
      <w:r>
        <w:rPr>
          <w:rFonts w:ascii="ＭＳ ゴシック" w:eastAsia="ＭＳ ゴシック" w:hAnsi="ＭＳ ゴシック"/>
          <w:sz w:val="24"/>
        </w:rPr>
        <w:t>４．地域農業の担い手の育成・確保</w:t>
      </w:r>
    </w:p>
    <w:p w14:paraId="7D89E565" w14:textId="77777777" w:rsidR="00C01A9E" w:rsidRDefault="00082654">
      <w:pPr>
        <w:rPr>
          <w:rFonts w:hint="default"/>
        </w:rPr>
      </w:pPr>
      <w:r>
        <w:rPr>
          <w:sz w:val="24"/>
        </w:rPr>
        <w:t>（１）担い手農家の育成・確保</w:t>
      </w:r>
    </w:p>
    <w:p w14:paraId="2E324A9B" w14:textId="77777777" w:rsidR="00C01A9E" w:rsidRDefault="00082654">
      <w:pPr>
        <w:rPr>
          <w:rFonts w:hint="default"/>
        </w:rPr>
      </w:pPr>
      <w:r>
        <w:rPr>
          <w:sz w:val="24"/>
        </w:rPr>
        <w:t>（２）農地の利用集積</w:t>
      </w:r>
    </w:p>
    <w:p w14:paraId="5A64D9F9" w14:textId="77777777" w:rsidR="00C01A9E" w:rsidRDefault="00C01A9E">
      <w:pPr>
        <w:rPr>
          <w:rFonts w:hint="default"/>
        </w:rPr>
      </w:pPr>
    </w:p>
    <w:p w14:paraId="6A0B121A" w14:textId="77777777" w:rsidR="00C01A9E" w:rsidRDefault="00082654">
      <w:pPr>
        <w:rPr>
          <w:rFonts w:hint="default"/>
        </w:rPr>
      </w:pPr>
      <w:r>
        <w:rPr>
          <w:rFonts w:ascii="ＭＳ ゴシック" w:eastAsia="ＭＳ ゴシック" w:hAnsi="ＭＳ ゴシック"/>
          <w:sz w:val="24"/>
        </w:rPr>
        <w:t>５．適切な保全管理に向けて取り組む活動・方策</w:t>
      </w:r>
    </w:p>
    <w:p w14:paraId="45C257D2"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9776" behindDoc="0" locked="0" layoutInCell="1" allowOverlap="1" wp14:anchorId="7DF21D47" wp14:editId="75A2A5B0">
                <wp:simplePos x="0" y="0"/>
                <wp:positionH relativeFrom="margin">
                  <wp:posOffset>384810</wp:posOffset>
                </wp:positionH>
                <wp:positionV relativeFrom="paragraph">
                  <wp:posOffset>73025</wp:posOffset>
                </wp:positionV>
                <wp:extent cx="5608955" cy="1733550"/>
                <wp:effectExtent l="0" t="0" r="10795" b="1905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955" cy="173355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C50C45"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・作成後５年程度を見通し、今後の課題、目指すべき姿、そのために取り組むべき活動・方策を記載する。</w:t>
                            </w:r>
                          </w:p>
                          <w:p w14:paraId="567484E3" w14:textId="77777777" w:rsidR="00C01A9E" w:rsidRDefault="00C01A9E">
                            <w:pPr>
                              <w:spacing w:line="274" w:lineRule="exact"/>
                              <w:ind w:left="211" w:hanging="211"/>
                              <w:rPr>
                                <w:rFonts w:ascii="ＭＳ ゴシック" w:eastAsia="ＭＳ ゴシック" w:hAnsi="ＭＳ ゴシック" w:hint="default"/>
                                <w:snapToGrid w:val="0"/>
                                <w:spacing w:val="5"/>
                                <w:sz w:val="20"/>
                              </w:rPr>
                            </w:pPr>
                          </w:p>
                          <w:p w14:paraId="4F1ADFC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（取り組むべき活動・方策の例）</w:t>
                            </w:r>
                          </w:p>
                          <w:p w14:paraId="550834BA"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・組織体制の強化や活動の拡大を図るための広域組織化やＮＰＯ法人化</w:t>
                            </w:r>
                          </w:p>
                          <w:p w14:paraId="36DBB67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・農地や施設、地域環境を保全するための農地周辺部の活動拡大や遊休農地の有効利用</w:t>
                            </w:r>
                          </w:p>
                          <w:p w14:paraId="25F2ABA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・地域を守る</w:t>
                            </w:r>
                            <w:r w:rsidR="004561C9" w:rsidRPr="00021C83">
                              <w:rPr>
                                <w:rFonts w:ascii="ＭＳ ゴシック" w:eastAsia="ＭＳ ゴシック" w:hAnsi="ＭＳ ゴシック"/>
                                <w:snapToGrid w:val="0"/>
                                <w:spacing w:val="5"/>
                                <w:sz w:val="20"/>
                              </w:rPr>
                              <w:t>取組</w:t>
                            </w:r>
                            <w:r w:rsidRPr="00021C83">
                              <w:rPr>
                                <w:rFonts w:ascii="ＭＳ ゴシック" w:eastAsia="ＭＳ ゴシック" w:hAnsi="ＭＳ ゴシック"/>
                                <w:snapToGrid w:val="0"/>
                                <w:spacing w:val="5"/>
                                <w:sz w:val="20"/>
                              </w:rPr>
                              <w:t>の魅</w:t>
                            </w:r>
                            <w:r>
                              <w:rPr>
                                <w:rFonts w:ascii="ＭＳ ゴシック" w:eastAsia="ＭＳ ゴシック" w:hAnsi="ＭＳ ゴシック"/>
                                <w:snapToGrid w:val="0"/>
                                <w:spacing w:val="5"/>
                                <w:sz w:val="20"/>
                              </w:rPr>
                              <w:t>力を情報発信する活動、活動への新たな参画者を募る活動</w:t>
                            </w:r>
                          </w:p>
                          <w:p w14:paraId="69AED0CB"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・地域の景観・環境の維持等、地域資源の魅力を高め、関心を高める活動</w:t>
                            </w:r>
                          </w:p>
                          <w:p w14:paraId="728CFA5F"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・保全管理の省力化のための簡易な基盤整備や機械化、保全管理に必要な施設整備</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21D47" id="Text Box 6" o:spid="_x0000_s1030" type="#_x0000_t202" style="position:absolute;left:0;text-align:left;margin-left:30.3pt;margin-top:5.75pt;width:441.65pt;height:136.5pt;z-index:25165977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" filled="f" strokeweight=".4mm">
                <v:textbox inset="2mm,2mm,2mm,2mm">
                  <w:txbxContent>
                    <w:p w14:paraId="44C50C45"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・作成後５年程度を見通し、今後の課題、目指すべき姿、そのために取り組むべき活動・方策を記載する。</w:t>
                      </w:r>
                    </w:p>
                    <w:p w14:paraId="567484E3" w14:textId="77777777" w:rsidR="00C01A9E" w:rsidRDefault="00C01A9E">
                      <w:pPr>
                        <w:spacing w:line="274" w:lineRule="exact"/>
                        <w:ind w:left="211" w:hanging="211"/>
                        <w:rPr>
                          <w:rFonts w:ascii="ＭＳ ゴシック" w:eastAsia="ＭＳ ゴシック" w:hAnsi="ＭＳ ゴシック" w:hint="default"/>
                          <w:snapToGrid w:val="0"/>
                          <w:spacing w:val="5"/>
                          <w:sz w:val="20"/>
                        </w:rPr>
                      </w:pPr>
                    </w:p>
                    <w:p w14:paraId="4F1ADFC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（取り組むべき活動・方策の例）</w:t>
                      </w:r>
                    </w:p>
                    <w:p w14:paraId="550834BA"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・組織体制の強化や活動の拡大を図るための広域組織化やＮＰＯ法人化</w:t>
                      </w:r>
                    </w:p>
                    <w:p w14:paraId="36DBB67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・農地や施設、地域環境を保全するための農地周辺部の活動拡大や遊休農地の有効利用</w:t>
                      </w:r>
                    </w:p>
                    <w:p w14:paraId="25F2ABA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・地域を守る</w:t>
                      </w:r>
                      <w:r w:rsidR="004561C9" w:rsidRPr="00021C83">
                        <w:rPr>
                          <w:rFonts w:ascii="ＭＳ ゴシック" w:eastAsia="ＭＳ ゴシック" w:hAnsi="ＭＳ ゴシック"/>
                          <w:snapToGrid w:val="0"/>
                          <w:spacing w:val="5"/>
                          <w:sz w:val="20"/>
                        </w:rPr>
                        <w:t>取組</w:t>
                      </w:r>
                      <w:r w:rsidRPr="00021C83">
                        <w:rPr>
                          <w:rFonts w:ascii="ＭＳ ゴシック" w:eastAsia="ＭＳ ゴシック" w:hAnsi="ＭＳ ゴシック"/>
                          <w:snapToGrid w:val="0"/>
                          <w:spacing w:val="5"/>
                          <w:sz w:val="20"/>
                        </w:rPr>
                        <w:t>の魅</w:t>
                      </w:r>
                      <w:r>
                        <w:rPr>
                          <w:rFonts w:ascii="ＭＳ ゴシック" w:eastAsia="ＭＳ ゴシック" w:hAnsi="ＭＳ ゴシック"/>
                          <w:snapToGrid w:val="0"/>
                          <w:spacing w:val="5"/>
                          <w:sz w:val="20"/>
                        </w:rPr>
                        <w:t>力を情報発信する活動、活動への新たな参画者を募る活動</w:t>
                      </w:r>
                    </w:p>
                    <w:p w14:paraId="69AED0CB"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・地域の景観・環境の維持等、地域資源の魅力を高め、関心を高める活動</w:t>
                      </w:r>
                    </w:p>
                    <w:p w14:paraId="728CFA5F"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・保全管理の省力化のための簡易な基盤整備や機械化、保全管理に必要な施設整備</w:t>
                      </w:r>
                    </w:p>
                  </w:txbxContent>
                </v:textbox>
                <w10:wrap type="square" anchorx="margin"/>
              </v:shape>
            </w:pict>
          </mc:Fallback>
        </mc:AlternateContent>
      </w:r>
    </w:p>
    <w:p w14:paraId="4BAFEE1A" w14:textId="77777777" w:rsidR="00C01A9E" w:rsidRDefault="00C01A9E">
      <w:pPr>
        <w:rPr>
          <w:rFonts w:hint="default"/>
        </w:rPr>
      </w:pPr>
    </w:p>
    <w:p w14:paraId="374E3AFB" w14:textId="77777777" w:rsidR="00C01A9E" w:rsidRDefault="00C01A9E">
      <w:pPr>
        <w:rPr>
          <w:rFonts w:hint="default"/>
        </w:rPr>
      </w:pPr>
    </w:p>
    <w:p w14:paraId="4F39795D" w14:textId="77777777" w:rsidR="00C01A9E" w:rsidRDefault="00C01A9E">
      <w:pPr>
        <w:rPr>
          <w:rFonts w:hint="default"/>
        </w:rPr>
      </w:pPr>
    </w:p>
    <w:p w14:paraId="6AF1B7E1" w14:textId="77777777" w:rsidR="00C01A9E" w:rsidRDefault="00C01A9E">
      <w:pPr>
        <w:rPr>
          <w:rFonts w:hint="default"/>
        </w:rPr>
      </w:pPr>
    </w:p>
    <w:p w14:paraId="56281D6F" w14:textId="77777777" w:rsidR="00C01A9E" w:rsidRDefault="00C01A9E">
      <w:pPr>
        <w:rPr>
          <w:rFonts w:hint="default"/>
        </w:rPr>
      </w:pPr>
    </w:p>
    <w:p w14:paraId="5BFE1E56" w14:textId="77777777" w:rsidR="00C01A9E" w:rsidRDefault="00C01A9E">
      <w:pPr>
        <w:rPr>
          <w:rFonts w:hint="default"/>
        </w:rPr>
      </w:pPr>
    </w:p>
    <w:p w14:paraId="3EDEC27A" w14:textId="77777777" w:rsidR="00C01A9E" w:rsidRDefault="00C01A9E">
      <w:pPr>
        <w:rPr>
          <w:rFonts w:hint="default"/>
        </w:rPr>
      </w:pPr>
    </w:p>
    <w:p w14:paraId="02D7981E" w14:textId="77777777" w:rsidR="00C01A9E" w:rsidRDefault="00C01A9E">
      <w:pPr>
        <w:rPr>
          <w:rFonts w:hint="default"/>
        </w:rPr>
      </w:pPr>
    </w:p>
    <w:p w14:paraId="23F3698D" w14:textId="77777777" w:rsidR="00C01A9E" w:rsidRDefault="00C01A9E">
      <w:pPr>
        <w:rPr>
          <w:rFonts w:hint="default"/>
        </w:rPr>
      </w:pPr>
    </w:p>
    <w:p w14:paraId="4C2517F9" w14:textId="77777777" w:rsidR="00C01A9E" w:rsidRDefault="00082654">
      <w:pPr>
        <w:rPr>
          <w:rFonts w:ascii="ＭＳ ゴシック" w:eastAsia="ＭＳ ゴシック" w:hAnsi="ＭＳ ゴシック" w:hint="default"/>
          <w:snapToGrid w:val="0"/>
          <w:spacing w:val="5"/>
          <w:sz w:val="20"/>
        </w:rPr>
      </w:pPr>
      <w:r>
        <w:rPr>
          <w:sz w:val="24"/>
        </w:rPr>
        <w:t xml:space="preserve">　　　</w:t>
      </w:r>
      <w:r>
        <w:rPr>
          <w:rFonts w:ascii="ＭＳ ゴシック" w:eastAsia="ＭＳ ゴシック" w:hAnsi="ＭＳ ゴシック"/>
          <w:sz w:val="24"/>
        </w:rPr>
        <w:t>※ ため池やその他施設等は、該当がない場合は、項目を削除する。</w:t>
      </w:r>
    </w:p>
    <w:sectPr w:rsidR="00C01A9E">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3901B" w14:textId="77777777" w:rsidR="00C01A9E" w:rsidRDefault="00082654">
      <w:pPr>
        <w:spacing w:before="357"/>
        <w:rPr>
          <w:rFonts w:hint="default"/>
        </w:rPr>
      </w:pPr>
      <w:r>
        <w:continuationSeparator/>
      </w:r>
    </w:p>
  </w:endnote>
  <w:endnote w:type="continuationSeparator" w:id="0">
    <w:p w14:paraId="73DCBC2B" w14:textId="77777777" w:rsidR="00C01A9E" w:rsidRDefault="0008265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95744" w14:textId="77777777" w:rsidR="00C01A9E" w:rsidRDefault="00082654">
      <w:pPr>
        <w:spacing w:before="357"/>
        <w:rPr>
          <w:rFonts w:hint="default"/>
        </w:rPr>
      </w:pPr>
      <w:r>
        <w:continuationSeparator/>
      </w:r>
    </w:p>
  </w:footnote>
  <w:footnote w:type="continuationSeparator" w:id="0">
    <w:p w14:paraId="5E0500DE" w14:textId="77777777" w:rsidR="00C01A9E" w:rsidRDefault="00082654">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00000002"/>
    <w:multiLevelType w:val="singleLevel"/>
    <w:tmpl w:val="00000000"/>
    <w:name w:val="・"/>
    <w:lvl w:ilvl="0">
      <w:numFmt w:val="bullet"/>
      <w:lvlText w:val="・"/>
      <w:lvlJc w:val="left"/>
      <w:pPr>
        <w:widowControl w:val="0"/>
        <w:tabs>
          <w:tab w:val="left" w:pos="420"/>
        </w:tabs>
        <w:ind w:left="420" w:hanging="420"/>
      </w:pPr>
      <w:rPr>
        <w:rFonts w:ascii="Wingdings" w:hAnsi="Wingdings"/>
      </w:rPr>
    </w:lvl>
  </w:abstractNum>
  <w:num w:numId="1" w16cid:durableId="691957149">
    <w:abstractNumId w:val="0"/>
  </w:num>
  <w:num w:numId="2" w16cid:durableId="1567493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276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654"/>
    <w:rsid w:val="00021C83"/>
    <w:rsid w:val="00026F62"/>
    <w:rsid w:val="00082654"/>
    <w:rsid w:val="001F1150"/>
    <w:rsid w:val="002465BC"/>
    <w:rsid w:val="003B3164"/>
    <w:rsid w:val="003C52F1"/>
    <w:rsid w:val="004561C9"/>
    <w:rsid w:val="004D3417"/>
    <w:rsid w:val="0064708E"/>
    <w:rsid w:val="00771C50"/>
    <w:rsid w:val="00895641"/>
    <w:rsid w:val="008A1DBE"/>
    <w:rsid w:val="00991289"/>
    <w:rsid w:val="00B650FF"/>
    <w:rsid w:val="00C01A9E"/>
    <w:rsid w:val="00E70C02"/>
    <w:rsid w:val="00F25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01C1843B"/>
  <w15:chartTrackingRefBased/>
  <w15:docId w15:val="{A0C53700-DDEA-4AD3-BA41-C64C751B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991289"/>
    <w:pPr>
      <w:tabs>
        <w:tab w:val="center" w:pos="4252"/>
        <w:tab w:val="right" w:pos="8504"/>
      </w:tabs>
      <w:snapToGrid w:val="0"/>
    </w:pPr>
  </w:style>
  <w:style w:type="character" w:customStyle="1" w:styleId="a7">
    <w:name w:val="ヘッダー (文字)"/>
    <w:basedOn w:val="a0"/>
    <w:link w:val="a6"/>
    <w:uiPriority w:val="99"/>
    <w:rsid w:val="00991289"/>
    <w:rPr>
      <w:rFonts w:ascii="Times New Roman" w:hAnsi="Times New Roman"/>
      <w:color w:val="000000"/>
      <w:sz w:val="21"/>
    </w:rPr>
  </w:style>
  <w:style w:type="paragraph" w:styleId="a8">
    <w:name w:val="footer"/>
    <w:basedOn w:val="a"/>
    <w:link w:val="a9"/>
    <w:uiPriority w:val="99"/>
    <w:unhideWhenUsed/>
    <w:rsid w:val="00991289"/>
    <w:pPr>
      <w:tabs>
        <w:tab w:val="center" w:pos="4252"/>
        <w:tab w:val="right" w:pos="8504"/>
      </w:tabs>
      <w:snapToGrid w:val="0"/>
    </w:pPr>
  </w:style>
  <w:style w:type="character" w:customStyle="1" w:styleId="a9">
    <w:name w:val="フッター (文字)"/>
    <w:basedOn w:val="a0"/>
    <w:link w:val="a8"/>
    <w:uiPriority w:val="99"/>
    <w:rsid w:val="00991289"/>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480</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岩﨑 千智(IWASAKI Chisato)</cp:lastModifiedBy>
  <cp:revision>12</cp:revision>
  <cp:lastPrinted>2022-01-30T00:52:00Z</cp:lastPrinted>
  <dcterms:created xsi:type="dcterms:W3CDTF">2019-12-23T06:05:00Z</dcterms:created>
  <dcterms:modified xsi:type="dcterms:W3CDTF">2025-01-22T10:08:00Z</dcterms:modified>
</cp:coreProperties>
</file>